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774A" w14:textId="77777777" w:rsidR="00AA6CE6" w:rsidRPr="00575053" w:rsidRDefault="00AA6CE6" w:rsidP="00CD6DA2">
      <w:pPr>
        <w:jc w:val="center"/>
        <w:rPr>
          <w:sz w:val="32"/>
          <w:szCs w:val="32"/>
        </w:rPr>
      </w:pPr>
      <w:r w:rsidRPr="00575053">
        <w:rPr>
          <w:b/>
          <w:sz w:val="32"/>
          <w:szCs w:val="32"/>
        </w:rPr>
        <w:t>Northwest Public Power Association</w:t>
      </w:r>
    </w:p>
    <w:p w14:paraId="4BFE31A4" w14:textId="6E6D7F9A" w:rsidR="00AA6CE6" w:rsidRPr="00575053" w:rsidRDefault="00AA6CE6" w:rsidP="00CD6DA2">
      <w:pPr>
        <w:jc w:val="center"/>
        <w:rPr>
          <w:b/>
          <w:sz w:val="32"/>
          <w:szCs w:val="32"/>
        </w:rPr>
      </w:pPr>
      <w:r w:rsidRPr="00575053">
        <w:rPr>
          <w:b/>
          <w:sz w:val="32"/>
          <w:szCs w:val="32"/>
        </w:rPr>
        <w:t xml:space="preserve">Resolution </w:t>
      </w:r>
      <w:r w:rsidR="008E2C0A" w:rsidRPr="00575053">
        <w:rPr>
          <w:b/>
          <w:sz w:val="32"/>
          <w:szCs w:val="32"/>
        </w:rPr>
        <w:t>20</w:t>
      </w:r>
      <w:r w:rsidR="008E2C0A">
        <w:rPr>
          <w:b/>
          <w:sz w:val="32"/>
          <w:szCs w:val="32"/>
        </w:rPr>
        <w:t>2</w:t>
      </w:r>
      <w:ins w:id="0" w:author="Author">
        <w:r w:rsidR="000E4626">
          <w:rPr>
            <w:b/>
            <w:sz w:val="32"/>
            <w:szCs w:val="32"/>
          </w:rPr>
          <w:t>3</w:t>
        </w:r>
      </w:ins>
      <w:del w:id="1" w:author="Author">
        <w:r w:rsidR="0000051B" w:rsidDel="000E4626">
          <w:rPr>
            <w:b/>
            <w:sz w:val="32"/>
            <w:szCs w:val="32"/>
          </w:rPr>
          <w:delText>2</w:delText>
        </w:r>
      </w:del>
      <w:r w:rsidRPr="00575053">
        <w:rPr>
          <w:b/>
          <w:sz w:val="32"/>
          <w:szCs w:val="32"/>
        </w:rPr>
        <w:t>-01</w:t>
      </w:r>
    </w:p>
    <w:p w14:paraId="71C33FA9" w14:textId="77777777" w:rsidR="00AA6CE6" w:rsidRPr="00575053" w:rsidRDefault="00AA6CE6" w:rsidP="00CD6DA2">
      <w:pPr>
        <w:jc w:val="center"/>
        <w:rPr>
          <w:color w:val="000000"/>
          <w:sz w:val="32"/>
          <w:szCs w:val="32"/>
        </w:rPr>
      </w:pPr>
      <w:r w:rsidRPr="00575053">
        <w:rPr>
          <w:b/>
          <w:color w:val="000000"/>
          <w:sz w:val="32"/>
          <w:szCs w:val="32"/>
        </w:rPr>
        <w:t xml:space="preserve">Energy Efficiency </w:t>
      </w:r>
    </w:p>
    <w:p w14:paraId="6A6E237D" w14:textId="77777777" w:rsidR="00AA6CE6" w:rsidRPr="005A4C4E" w:rsidRDefault="00AA6CE6" w:rsidP="00AA6CE6">
      <w:pPr>
        <w:spacing w:line="276" w:lineRule="auto"/>
        <w:rPr>
          <w:b/>
          <w:color w:val="000000"/>
          <w:sz w:val="21"/>
        </w:rPr>
      </w:pPr>
    </w:p>
    <w:p w14:paraId="1E545E3C" w14:textId="77777777" w:rsidR="00AA6CE6" w:rsidRPr="00AC688F" w:rsidRDefault="00AA6CE6" w:rsidP="00AA6CE6">
      <w:pPr>
        <w:spacing w:line="276" w:lineRule="auto"/>
        <w:rPr>
          <w:b/>
          <w:color w:val="000000"/>
          <w:sz w:val="24"/>
          <w:szCs w:val="24"/>
        </w:rPr>
      </w:pPr>
      <w:r w:rsidRPr="00AC688F">
        <w:rPr>
          <w:b/>
          <w:color w:val="000000"/>
          <w:sz w:val="24"/>
          <w:szCs w:val="24"/>
        </w:rPr>
        <w:t>Background</w:t>
      </w:r>
    </w:p>
    <w:p w14:paraId="25AFE5E3" w14:textId="77777777" w:rsidR="00AA6CE6" w:rsidRPr="00AC688F" w:rsidRDefault="00AA6CE6" w:rsidP="00AA6CE6">
      <w:pPr>
        <w:spacing w:line="276" w:lineRule="auto"/>
        <w:rPr>
          <w:color w:val="000000"/>
          <w:sz w:val="24"/>
          <w:szCs w:val="24"/>
        </w:rPr>
      </w:pPr>
    </w:p>
    <w:p w14:paraId="16FA82D4" w14:textId="40E74310" w:rsidR="008E2C0A" w:rsidRDefault="008E2C0A" w:rsidP="00AA6CE6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</w:t>
      </w:r>
      <w:r w:rsidR="00AA6CE6" w:rsidRPr="00AC688F">
        <w:rPr>
          <w:color w:val="000000"/>
          <w:sz w:val="24"/>
          <w:szCs w:val="24"/>
        </w:rPr>
        <w:t xml:space="preserve">nergy efficiency can </w:t>
      </w:r>
      <w:r>
        <w:rPr>
          <w:color w:val="000000"/>
          <w:sz w:val="24"/>
          <w:szCs w:val="24"/>
        </w:rPr>
        <w:t>help utilities</w:t>
      </w:r>
      <w:r w:rsidR="00AA6CE6" w:rsidRPr="00AC688F">
        <w:rPr>
          <w:rFonts w:eastAsia="Times New Roman"/>
          <w:color w:val="000000"/>
          <w:sz w:val="24"/>
          <w:szCs w:val="24"/>
        </w:rPr>
        <w:t xml:space="preserve"> meet</w:t>
      </w:r>
      <w:r w:rsidR="00AA6CE6" w:rsidRPr="00AC688F">
        <w:rPr>
          <w:color w:val="000000"/>
          <w:sz w:val="24"/>
          <w:szCs w:val="24"/>
        </w:rPr>
        <w:t xml:space="preserve"> challenges of increased energy demand, </w:t>
      </w:r>
      <w:r w:rsidR="00621073" w:rsidRPr="00AC688F">
        <w:rPr>
          <w:color w:val="000000"/>
          <w:sz w:val="24"/>
          <w:szCs w:val="24"/>
        </w:rPr>
        <w:t>costs,</w:t>
      </w:r>
      <w:r w:rsidR="00AA6CE6" w:rsidRPr="00AC688F">
        <w:rPr>
          <w:color w:val="000000"/>
          <w:sz w:val="24"/>
          <w:szCs w:val="24"/>
        </w:rPr>
        <w:t xml:space="preserve"> and regulation.  Energy efficiency gains can help offset increased costs associated with market power purchases, construction </w:t>
      </w:r>
      <w:r w:rsidR="00AA6CE6" w:rsidRPr="00AC688F">
        <w:rPr>
          <w:rFonts w:eastAsia="Times New Roman"/>
          <w:color w:val="000000"/>
          <w:sz w:val="24"/>
          <w:szCs w:val="24"/>
        </w:rPr>
        <w:t xml:space="preserve">or acquisition </w:t>
      </w:r>
      <w:r w:rsidR="00AA6CE6" w:rsidRPr="00AC688F">
        <w:rPr>
          <w:color w:val="000000"/>
          <w:sz w:val="24"/>
          <w:szCs w:val="24"/>
        </w:rPr>
        <w:t xml:space="preserve">of </w:t>
      </w:r>
      <w:r w:rsidR="00AA6CE6" w:rsidRPr="00AC688F">
        <w:rPr>
          <w:rFonts w:eastAsia="Times New Roman"/>
          <w:color w:val="000000"/>
          <w:sz w:val="24"/>
          <w:szCs w:val="24"/>
        </w:rPr>
        <w:t>additional</w:t>
      </w:r>
      <w:r w:rsidR="00AA6CE6" w:rsidRPr="00AC688F">
        <w:rPr>
          <w:color w:val="000000"/>
          <w:sz w:val="24"/>
          <w:szCs w:val="24"/>
        </w:rPr>
        <w:t xml:space="preserve"> generating resources, and increased costs related to state and federal renewable portfolio standards</w:t>
      </w:r>
      <w:r w:rsidR="00AA6CE6" w:rsidRPr="00AC688F">
        <w:rPr>
          <w:rFonts w:eastAsia="Times New Roman"/>
          <w:color w:val="000000"/>
          <w:sz w:val="24"/>
          <w:szCs w:val="24"/>
        </w:rPr>
        <w:t>,</w:t>
      </w:r>
      <w:r w:rsidR="00AA6CE6" w:rsidRPr="00AC688F">
        <w:rPr>
          <w:color w:val="000000"/>
          <w:sz w:val="24"/>
          <w:szCs w:val="24"/>
        </w:rPr>
        <w:t xml:space="preserve"> and </w:t>
      </w:r>
      <w:r w:rsidR="00AA6CE6" w:rsidRPr="00AC688F">
        <w:rPr>
          <w:rFonts w:eastAsia="Times New Roman"/>
          <w:color w:val="000000"/>
          <w:sz w:val="24"/>
          <w:szCs w:val="24"/>
        </w:rPr>
        <w:t xml:space="preserve">potential impacts of </w:t>
      </w:r>
      <w:r w:rsidR="00AA6CE6" w:rsidRPr="00AC688F">
        <w:rPr>
          <w:color w:val="000000"/>
          <w:sz w:val="24"/>
          <w:szCs w:val="24"/>
        </w:rPr>
        <w:t>climate change legislation.  </w:t>
      </w:r>
    </w:p>
    <w:p w14:paraId="54A99EB5" w14:textId="77777777" w:rsidR="008E2C0A" w:rsidRDefault="008E2C0A" w:rsidP="00AA6CE6">
      <w:pPr>
        <w:spacing w:line="276" w:lineRule="auto"/>
        <w:rPr>
          <w:color w:val="000000"/>
          <w:sz w:val="24"/>
          <w:szCs w:val="24"/>
        </w:rPr>
      </w:pPr>
    </w:p>
    <w:p w14:paraId="470F5D73" w14:textId="3B3F8190" w:rsidR="008E2C0A" w:rsidRDefault="008717AB" w:rsidP="008E2C0A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Energy use in existing buildings and structures represents</w:t>
      </w:r>
      <w:r w:rsidR="008E2C0A">
        <w:rPr>
          <w:color w:val="000000"/>
          <w:sz w:val="24"/>
          <w:szCs w:val="24"/>
        </w:rPr>
        <w:t xml:space="preserve"> 40% of energy nationwide and accounts for 38% of global emissions.  Energy efficiency</w:t>
      </w:r>
      <w:r>
        <w:rPr>
          <w:color w:val="000000"/>
          <w:sz w:val="24"/>
          <w:szCs w:val="24"/>
        </w:rPr>
        <w:t xml:space="preserve"> investments</w:t>
      </w:r>
      <w:r w:rsidR="008E2C0A">
        <w:rPr>
          <w:color w:val="000000"/>
          <w:sz w:val="24"/>
          <w:szCs w:val="24"/>
        </w:rPr>
        <w:t xml:space="preserve">, improvements in building materials, and grid-interactive appliances </w:t>
      </w:r>
      <w:r w:rsidR="007664C4">
        <w:rPr>
          <w:color w:val="000000"/>
          <w:sz w:val="24"/>
          <w:szCs w:val="24"/>
        </w:rPr>
        <w:t xml:space="preserve">and buildings </w:t>
      </w:r>
      <w:r w:rsidR="008E2C0A">
        <w:rPr>
          <w:color w:val="000000"/>
          <w:sz w:val="24"/>
          <w:szCs w:val="24"/>
        </w:rPr>
        <w:t xml:space="preserve">can all help reduce emissions </w:t>
      </w:r>
      <w:r>
        <w:rPr>
          <w:color w:val="000000"/>
          <w:sz w:val="24"/>
          <w:szCs w:val="24"/>
        </w:rPr>
        <w:t xml:space="preserve">associated with energy use in buildings and structures.  </w:t>
      </w:r>
      <w:r w:rsidR="007664C4">
        <w:rPr>
          <w:color w:val="000000"/>
          <w:sz w:val="24"/>
          <w:szCs w:val="24"/>
        </w:rPr>
        <w:t xml:space="preserve">Innovative tools </w:t>
      </w:r>
      <w:r w:rsidR="00172DA3">
        <w:rPr>
          <w:color w:val="000000"/>
          <w:sz w:val="24"/>
          <w:szCs w:val="24"/>
        </w:rPr>
        <w:t xml:space="preserve">can provide other </w:t>
      </w:r>
      <w:r w:rsidR="007664C4">
        <w:rPr>
          <w:color w:val="000000"/>
          <w:sz w:val="24"/>
          <w:szCs w:val="24"/>
        </w:rPr>
        <w:t xml:space="preserve">incentives for building owners and utilities to invest in energy efficiency.  </w:t>
      </w:r>
      <w:r w:rsidR="008E2C0A">
        <w:rPr>
          <w:color w:val="000000"/>
          <w:sz w:val="24"/>
          <w:szCs w:val="24"/>
        </w:rPr>
        <w:t>States and utilities are increasingly leveraging the decarboniz</w:t>
      </w:r>
      <w:r>
        <w:rPr>
          <w:color w:val="000000"/>
          <w:sz w:val="24"/>
          <w:szCs w:val="24"/>
        </w:rPr>
        <w:t>ation of the</w:t>
      </w:r>
      <w:r w:rsidR="008E2C0A">
        <w:rPr>
          <w:color w:val="000000"/>
          <w:sz w:val="24"/>
          <w:szCs w:val="24"/>
        </w:rPr>
        <w:t xml:space="preserve"> electric sector to reduce the carbon footprint of </w:t>
      </w:r>
      <w:r w:rsidR="00287604">
        <w:rPr>
          <w:color w:val="000000"/>
          <w:sz w:val="24"/>
          <w:szCs w:val="24"/>
        </w:rPr>
        <w:t>buildings</w:t>
      </w:r>
      <w:r w:rsidR="008E2C0A">
        <w:rPr>
          <w:color w:val="000000"/>
          <w:sz w:val="24"/>
          <w:szCs w:val="24"/>
        </w:rPr>
        <w:t xml:space="preserve"> as well</w:t>
      </w:r>
      <w:r w:rsidR="00172DA3">
        <w:rPr>
          <w:color w:val="000000"/>
          <w:sz w:val="24"/>
          <w:szCs w:val="24"/>
        </w:rPr>
        <w:t xml:space="preserve">. </w:t>
      </w:r>
      <w:r w:rsidR="00287604">
        <w:rPr>
          <w:color w:val="000000"/>
          <w:sz w:val="24"/>
          <w:szCs w:val="24"/>
        </w:rPr>
        <w:t xml:space="preserve"> </w:t>
      </w:r>
      <w:r w:rsidR="00172DA3">
        <w:rPr>
          <w:color w:val="000000"/>
          <w:sz w:val="24"/>
          <w:szCs w:val="24"/>
        </w:rPr>
        <w:t>E</w:t>
      </w:r>
      <w:r w:rsidR="00287604">
        <w:rPr>
          <w:color w:val="000000"/>
          <w:sz w:val="24"/>
          <w:szCs w:val="24"/>
        </w:rPr>
        <w:t xml:space="preserve">lectrification </w:t>
      </w:r>
      <w:r>
        <w:rPr>
          <w:color w:val="000000"/>
          <w:sz w:val="24"/>
          <w:szCs w:val="24"/>
        </w:rPr>
        <w:t xml:space="preserve">is </w:t>
      </w:r>
      <w:r w:rsidR="00287604">
        <w:rPr>
          <w:color w:val="000000"/>
          <w:sz w:val="24"/>
          <w:szCs w:val="24"/>
        </w:rPr>
        <w:t>a means of energy efficiency that goes beyond incremental efficiency</w:t>
      </w:r>
      <w:r w:rsidR="00172DA3">
        <w:rPr>
          <w:color w:val="000000"/>
          <w:sz w:val="24"/>
          <w:szCs w:val="24"/>
        </w:rPr>
        <w:t>.</w:t>
      </w:r>
      <w:r w:rsidR="00287604">
        <w:rPr>
          <w:color w:val="000000"/>
          <w:sz w:val="24"/>
          <w:szCs w:val="24"/>
        </w:rPr>
        <w:t xml:space="preserve"> </w:t>
      </w:r>
    </w:p>
    <w:p w14:paraId="0D2795D5" w14:textId="77777777" w:rsidR="008E2C0A" w:rsidRPr="00AC688F" w:rsidRDefault="008E2C0A" w:rsidP="008E2C0A">
      <w:pPr>
        <w:spacing w:line="276" w:lineRule="auto"/>
        <w:rPr>
          <w:color w:val="000000"/>
          <w:sz w:val="24"/>
          <w:szCs w:val="24"/>
        </w:rPr>
      </w:pPr>
    </w:p>
    <w:p w14:paraId="6812F0E2" w14:textId="4A06006A" w:rsidR="00AA6CE6" w:rsidRPr="00AC688F" w:rsidRDefault="00F66590" w:rsidP="00AA6CE6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Timely i</w:t>
      </w:r>
      <w:r w:rsidR="00AA6CE6" w:rsidRPr="00AC688F">
        <w:rPr>
          <w:color w:val="000000"/>
          <w:sz w:val="24"/>
          <w:szCs w:val="24"/>
        </w:rPr>
        <w:t xml:space="preserve">mplementation of </w:t>
      </w:r>
      <w:r w:rsidR="00287604">
        <w:rPr>
          <w:color w:val="000000"/>
          <w:sz w:val="24"/>
          <w:szCs w:val="24"/>
        </w:rPr>
        <w:t xml:space="preserve">robust </w:t>
      </w:r>
      <w:r w:rsidR="00AA6CE6" w:rsidRPr="00AC688F">
        <w:rPr>
          <w:color w:val="000000"/>
          <w:sz w:val="24"/>
          <w:szCs w:val="24"/>
        </w:rPr>
        <w:t>energy efficiency standards for buildings nationwide would</w:t>
      </w:r>
      <w:r w:rsidR="008E2C0A">
        <w:rPr>
          <w:color w:val="000000"/>
          <w:sz w:val="24"/>
          <w:szCs w:val="24"/>
        </w:rPr>
        <w:t xml:space="preserve"> </w:t>
      </w:r>
      <w:r w:rsidR="00AA6CE6" w:rsidRPr="00AC688F">
        <w:rPr>
          <w:color w:val="000000"/>
          <w:sz w:val="24"/>
          <w:szCs w:val="24"/>
        </w:rPr>
        <w:t>reduce greenhouse gas emissions, improve air quality, and save energy for electric consumers.   Energy efficiency technologies</w:t>
      </w:r>
      <w:r w:rsidR="00AA6CE6" w:rsidRPr="00AC688F">
        <w:rPr>
          <w:sz w:val="24"/>
          <w:szCs w:val="24"/>
        </w:rPr>
        <w:t>, applications</w:t>
      </w:r>
      <w:r w:rsidR="00864985">
        <w:rPr>
          <w:sz w:val="24"/>
          <w:szCs w:val="24"/>
        </w:rPr>
        <w:t>,</w:t>
      </w:r>
      <w:r w:rsidR="00AA6CE6" w:rsidRPr="00AC688F">
        <w:rPr>
          <w:sz w:val="24"/>
          <w:szCs w:val="24"/>
        </w:rPr>
        <w:t xml:space="preserve"> and building standards </w:t>
      </w:r>
      <w:r w:rsidR="00AA6CE6" w:rsidRPr="00AC688F">
        <w:rPr>
          <w:color w:val="000000"/>
          <w:sz w:val="24"/>
          <w:szCs w:val="24"/>
        </w:rPr>
        <w:t xml:space="preserve">can create jobs, which benefit local economies. New investments and incentives for energy efficiency help to </w:t>
      </w:r>
      <w:r w:rsidR="00AA6CE6" w:rsidRPr="00AC688F">
        <w:rPr>
          <w:sz w:val="24"/>
          <w:szCs w:val="24"/>
        </w:rPr>
        <w:t xml:space="preserve">raise awareness of the benefits of energy efficiency, increase consumer installations and savings, </w:t>
      </w:r>
      <w:r w:rsidR="00621073" w:rsidRPr="00AC688F">
        <w:rPr>
          <w:sz w:val="24"/>
          <w:szCs w:val="24"/>
        </w:rPr>
        <w:t>and</w:t>
      </w:r>
      <w:r w:rsidR="00AA6CE6" w:rsidRPr="00AC688F">
        <w:rPr>
          <w:sz w:val="24"/>
          <w:szCs w:val="24"/>
        </w:rPr>
        <w:t xml:space="preserve"> create demand for and development of</w:t>
      </w:r>
      <w:r w:rsidR="00AA6CE6" w:rsidRPr="00AC688F">
        <w:rPr>
          <w:color w:val="000000"/>
          <w:sz w:val="24"/>
          <w:szCs w:val="24"/>
        </w:rPr>
        <w:t xml:space="preserve"> additional technologies that support energy independence.</w:t>
      </w:r>
    </w:p>
    <w:p w14:paraId="39AFE984" w14:textId="77777777" w:rsidR="00AA6CE6" w:rsidRPr="00AC688F" w:rsidRDefault="00AA6CE6" w:rsidP="00AA6CE6">
      <w:pPr>
        <w:spacing w:line="276" w:lineRule="auto"/>
        <w:rPr>
          <w:b/>
          <w:color w:val="000000"/>
          <w:sz w:val="24"/>
          <w:szCs w:val="24"/>
        </w:rPr>
      </w:pPr>
    </w:p>
    <w:p w14:paraId="2C9E3782" w14:textId="77777777" w:rsidR="00AA6CE6" w:rsidRPr="00AC688F" w:rsidRDefault="00AA6CE6" w:rsidP="00AA6CE6">
      <w:pPr>
        <w:spacing w:line="276" w:lineRule="auto"/>
        <w:rPr>
          <w:b/>
          <w:color w:val="000000"/>
          <w:sz w:val="24"/>
          <w:szCs w:val="24"/>
        </w:rPr>
      </w:pPr>
      <w:r w:rsidRPr="00AC688F">
        <w:rPr>
          <w:b/>
          <w:color w:val="000000"/>
          <w:sz w:val="24"/>
          <w:szCs w:val="24"/>
        </w:rPr>
        <w:t>NWPPA’s Position</w:t>
      </w:r>
    </w:p>
    <w:p w14:paraId="4CC445CD" w14:textId="77777777" w:rsidR="00AA6CE6" w:rsidRPr="00AC688F" w:rsidRDefault="00AA6CE6" w:rsidP="00AA6CE6">
      <w:pPr>
        <w:spacing w:line="276" w:lineRule="auto"/>
        <w:rPr>
          <w:color w:val="000000"/>
          <w:sz w:val="24"/>
          <w:szCs w:val="24"/>
        </w:rPr>
      </w:pPr>
    </w:p>
    <w:p w14:paraId="20B69F91" w14:textId="61F95D85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rFonts w:eastAsia="Times New Roman" w:cs="Calibri"/>
          <w:color w:val="000000"/>
          <w:sz w:val="24"/>
          <w:szCs w:val="24"/>
        </w:rPr>
      </w:pPr>
      <w:r w:rsidRPr="00AC688F">
        <w:rPr>
          <w:color w:val="000000"/>
          <w:sz w:val="24"/>
          <w:szCs w:val="24"/>
        </w:rPr>
        <w:t>NWPPA urges Congress to support all cost-effective,</w:t>
      </w:r>
      <w:r w:rsidRPr="00AC688F">
        <w:rPr>
          <w:rFonts w:eastAsia="Times New Roman"/>
          <w:color w:val="000000"/>
          <w:sz w:val="24"/>
          <w:szCs w:val="24"/>
        </w:rPr>
        <w:t xml:space="preserve"> technically feasible</w:t>
      </w:r>
      <w:r w:rsidRPr="00AC688F">
        <w:rPr>
          <w:color w:val="000000"/>
          <w:sz w:val="24"/>
          <w:szCs w:val="24"/>
        </w:rPr>
        <w:t xml:space="preserve">, and </w:t>
      </w:r>
      <w:r w:rsidRPr="00AC688F">
        <w:rPr>
          <w:rFonts w:eastAsia="Times New Roman"/>
          <w:color w:val="000000"/>
          <w:sz w:val="24"/>
          <w:szCs w:val="24"/>
        </w:rPr>
        <w:t>achievable</w:t>
      </w:r>
      <w:r w:rsidRPr="00AC688F">
        <w:rPr>
          <w:color w:val="000000"/>
          <w:sz w:val="24"/>
          <w:szCs w:val="24"/>
        </w:rPr>
        <w:t xml:space="preserve"> energy efficiency measures</w:t>
      </w:r>
      <w:r w:rsidR="008E2C0A">
        <w:rPr>
          <w:color w:val="000000"/>
          <w:sz w:val="24"/>
          <w:szCs w:val="24"/>
        </w:rPr>
        <w:t>, including incentives for building electrification</w:t>
      </w:r>
      <w:r w:rsidRPr="00AC688F">
        <w:rPr>
          <w:color w:val="000000"/>
          <w:sz w:val="24"/>
          <w:szCs w:val="24"/>
        </w:rPr>
        <w:t xml:space="preserve">. </w:t>
      </w:r>
    </w:p>
    <w:p w14:paraId="19144C34" w14:textId="6D5195F1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color w:val="000000"/>
          <w:sz w:val="24"/>
          <w:szCs w:val="24"/>
        </w:rPr>
      </w:pPr>
      <w:r w:rsidRPr="00AC688F">
        <w:rPr>
          <w:color w:val="000000"/>
          <w:sz w:val="24"/>
          <w:szCs w:val="24"/>
        </w:rPr>
        <w:t>NWPPA supports training programs that build an energy efficiency workforce for the future.</w:t>
      </w:r>
    </w:p>
    <w:p w14:paraId="3ABC2827" w14:textId="6B7BD152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sz w:val="24"/>
          <w:szCs w:val="24"/>
        </w:rPr>
      </w:pPr>
      <w:r w:rsidRPr="00AC688F">
        <w:rPr>
          <w:sz w:val="24"/>
          <w:szCs w:val="24"/>
        </w:rPr>
        <w:t xml:space="preserve">NWPPA supports a coordinated effort at all levels of government to inform the public about the benefits of </w:t>
      </w:r>
      <w:r w:rsidR="00346971">
        <w:rPr>
          <w:sz w:val="24"/>
          <w:szCs w:val="24"/>
        </w:rPr>
        <w:t xml:space="preserve">electrification and </w:t>
      </w:r>
      <w:r w:rsidR="00621073">
        <w:rPr>
          <w:sz w:val="24"/>
          <w:szCs w:val="24"/>
        </w:rPr>
        <w:t>cost-effective</w:t>
      </w:r>
      <w:r w:rsidR="00346971">
        <w:rPr>
          <w:sz w:val="24"/>
          <w:szCs w:val="24"/>
        </w:rPr>
        <w:t xml:space="preserve"> </w:t>
      </w:r>
      <w:r w:rsidRPr="00AC688F">
        <w:rPr>
          <w:sz w:val="24"/>
          <w:szCs w:val="24"/>
        </w:rPr>
        <w:t>energy efficiency.</w:t>
      </w:r>
    </w:p>
    <w:p w14:paraId="5F5D4206" w14:textId="25987FED" w:rsidR="00AA6CE6" w:rsidRPr="00AC688F" w:rsidRDefault="00AA6CE6" w:rsidP="00AA6CE6">
      <w:pPr>
        <w:numPr>
          <w:ilvl w:val="0"/>
          <w:numId w:val="15"/>
        </w:numPr>
        <w:spacing w:line="276" w:lineRule="auto"/>
        <w:ind w:left="720"/>
        <w:rPr>
          <w:sz w:val="24"/>
          <w:szCs w:val="24"/>
        </w:rPr>
      </w:pPr>
      <w:r w:rsidRPr="00AC688F">
        <w:rPr>
          <w:color w:val="000000"/>
          <w:sz w:val="24"/>
          <w:szCs w:val="24"/>
        </w:rPr>
        <w:t xml:space="preserve">NWPPA supports national model </w:t>
      </w:r>
      <w:r w:rsidRPr="00AC688F">
        <w:rPr>
          <w:sz w:val="24"/>
          <w:szCs w:val="24"/>
        </w:rPr>
        <w:t xml:space="preserve">building codes and appliance standards. </w:t>
      </w:r>
    </w:p>
    <w:p w14:paraId="17BAC290" w14:textId="03E7362F" w:rsidR="00AA6CE6" w:rsidRPr="00AC688F" w:rsidRDefault="00AA6CE6" w:rsidP="00AA6CE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20"/>
        <w:contextualSpacing/>
        <w:rPr>
          <w:rFonts w:eastAsia="Times New Roman"/>
          <w:color w:val="000000"/>
          <w:sz w:val="24"/>
          <w:szCs w:val="24"/>
        </w:rPr>
      </w:pPr>
      <w:r w:rsidRPr="00AC688F">
        <w:rPr>
          <w:rFonts w:eastAsia="Times New Roman"/>
          <w:color w:val="000000"/>
          <w:sz w:val="24"/>
          <w:szCs w:val="24"/>
        </w:rPr>
        <w:lastRenderedPageBreak/>
        <w:t xml:space="preserve">NWPPA believes that national model building standards must be flexible enough to account for variations among regions in the country with regard to building materials and available technologies.  </w:t>
      </w:r>
    </w:p>
    <w:p w14:paraId="72C6D4BE" w14:textId="77777777" w:rsidR="00AA6CE6" w:rsidRPr="00AC688F" w:rsidRDefault="00AA6CE6" w:rsidP="00AA6CE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20"/>
        <w:contextualSpacing/>
        <w:rPr>
          <w:rFonts w:eastAsia="Times New Roman"/>
          <w:color w:val="000000"/>
          <w:sz w:val="24"/>
          <w:szCs w:val="24"/>
        </w:rPr>
      </w:pPr>
      <w:r w:rsidRPr="00AC688F">
        <w:rPr>
          <w:rFonts w:eastAsia="Times New Roman"/>
          <w:color w:val="000000"/>
          <w:sz w:val="24"/>
          <w:szCs w:val="24"/>
        </w:rPr>
        <w:t xml:space="preserve">NWPPA urges Congress to create a model national building standards program that would not pre-empt more stringent state codes that are in effect. </w:t>
      </w:r>
    </w:p>
    <w:p w14:paraId="50DC7356" w14:textId="77777777" w:rsidR="00AA6CE6" w:rsidRPr="00AC688F" w:rsidRDefault="00AA6CE6" w:rsidP="00AA6CE6">
      <w:pPr>
        <w:spacing w:line="276" w:lineRule="auto"/>
        <w:rPr>
          <w:color w:val="000000"/>
          <w:sz w:val="24"/>
          <w:szCs w:val="24"/>
        </w:rPr>
      </w:pPr>
    </w:p>
    <w:p w14:paraId="5B103349" w14:textId="5AEA6801" w:rsidR="00E56D56" w:rsidRPr="00AA6CE6" w:rsidRDefault="00AA6CE6" w:rsidP="005272E2">
      <w:pPr>
        <w:spacing w:line="276" w:lineRule="auto"/>
      </w:pPr>
      <w:r w:rsidRPr="00AC688F">
        <w:rPr>
          <w:color w:val="000000"/>
          <w:sz w:val="24"/>
          <w:szCs w:val="24"/>
        </w:rPr>
        <w:t>Origination Date: 2009. Revised in 2011, 2012, 2017</w:t>
      </w:r>
      <w:r w:rsidR="008E2C0A">
        <w:rPr>
          <w:color w:val="000000"/>
          <w:sz w:val="24"/>
          <w:szCs w:val="24"/>
        </w:rPr>
        <w:t>,</w:t>
      </w:r>
      <w:r w:rsidRPr="00AC688F">
        <w:rPr>
          <w:color w:val="000000"/>
          <w:sz w:val="24"/>
          <w:szCs w:val="24"/>
        </w:rPr>
        <w:t>2018</w:t>
      </w:r>
      <w:r w:rsidR="008E2C0A">
        <w:rPr>
          <w:color w:val="000000"/>
          <w:sz w:val="24"/>
          <w:szCs w:val="24"/>
        </w:rPr>
        <w:t>, and 2021</w:t>
      </w:r>
      <w:r w:rsidRPr="00AC688F">
        <w:rPr>
          <w:color w:val="000000"/>
          <w:sz w:val="24"/>
          <w:szCs w:val="24"/>
        </w:rPr>
        <w:t>.</w:t>
      </w:r>
    </w:p>
    <w:sectPr w:rsidR="00E56D56" w:rsidRPr="00AA6CE6" w:rsidSect="00D671F3">
      <w:headerReference w:type="even" r:id="rId8"/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ACE8F" w14:textId="77777777" w:rsidR="00540BB3" w:rsidRDefault="00540BB3" w:rsidP="005668B0">
      <w:r>
        <w:separator/>
      </w:r>
    </w:p>
  </w:endnote>
  <w:endnote w:type="continuationSeparator" w:id="0">
    <w:p w14:paraId="3617037E" w14:textId="77777777" w:rsidR="00540BB3" w:rsidRDefault="00540BB3" w:rsidP="0056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7408" w14:textId="77777777" w:rsidR="00540BB3" w:rsidRDefault="00540BB3" w:rsidP="005668B0">
      <w:r>
        <w:separator/>
      </w:r>
    </w:p>
  </w:footnote>
  <w:footnote w:type="continuationSeparator" w:id="0">
    <w:p w14:paraId="23219DC1" w14:textId="77777777" w:rsidR="00540BB3" w:rsidRDefault="00540BB3" w:rsidP="00566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CBCE" w14:textId="1C3BE932" w:rsidR="00D86D06" w:rsidRDefault="00D86D06" w:rsidP="005668B0">
    <w:pPr>
      <w:pStyle w:val="Header"/>
      <w:jc w:val="center"/>
    </w:pPr>
    <w:r>
      <w:t xml:space="preserve">Page 2- </w:t>
    </w:r>
    <w:r w:rsidR="00AD45CF">
      <w:t>SMR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5CCD9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45AB6"/>
    <w:multiLevelType w:val="hybridMultilevel"/>
    <w:tmpl w:val="8866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A0D19"/>
    <w:multiLevelType w:val="hybridMultilevel"/>
    <w:tmpl w:val="6A9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80DA1"/>
    <w:multiLevelType w:val="multilevel"/>
    <w:tmpl w:val="FB58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82A20"/>
    <w:multiLevelType w:val="hybridMultilevel"/>
    <w:tmpl w:val="933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E34DF"/>
    <w:multiLevelType w:val="multilevel"/>
    <w:tmpl w:val="2F92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6722EB"/>
    <w:multiLevelType w:val="hybridMultilevel"/>
    <w:tmpl w:val="2A46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C4874"/>
    <w:multiLevelType w:val="multilevel"/>
    <w:tmpl w:val="A67A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15BB4"/>
    <w:multiLevelType w:val="hybridMultilevel"/>
    <w:tmpl w:val="806E6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A4B38"/>
    <w:multiLevelType w:val="hybridMultilevel"/>
    <w:tmpl w:val="F54E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8254F"/>
    <w:multiLevelType w:val="hybridMultilevel"/>
    <w:tmpl w:val="E5323EC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1" w15:restartNumberingAfterBreak="0">
    <w:nsid w:val="39AF3E79"/>
    <w:multiLevelType w:val="hybridMultilevel"/>
    <w:tmpl w:val="CD0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4297E"/>
    <w:multiLevelType w:val="multilevel"/>
    <w:tmpl w:val="2338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1647B7"/>
    <w:multiLevelType w:val="hybridMultilevel"/>
    <w:tmpl w:val="62CA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B7087"/>
    <w:multiLevelType w:val="multilevel"/>
    <w:tmpl w:val="8EAA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A310AF"/>
    <w:multiLevelType w:val="hybridMultilevel"/>
    <w:tmpl w:val="DA8C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20E08"/>
    <w:multiLevelType w:val="hybridMultilevel"/>
    <w:tmpl w:val="9C469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93700"/>
    <w:multiLevelType w:val="multilevel"/>
    <w:tmpl w:val="844E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F12569"/>
    <w:multiLevelType w:val="multilevel"/>
    <w:tmpl w:val="CDD6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355040"/>
    <w:multiLevelType w:val="hybridMultilevel"/>
    <w:tmpl w:val="B76C35D6"/>
    <w:lvl w:ilvl="0" w:tplc="04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0" w15:restartNumberingAfterBreak="0">
    <w:nsid w:val="623842FA"/>
    <w:multiLevelType w:val="hybridMultilevel"/>
    <w:tmpl w:val="0086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B33A1"/>
    <w:multiLevelType w:val="hybridMultilevel"/>
    <w:tmpl w:val="7E586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5103E6"/>
    <w:multiLevelType w:val="hybridMultilevel"/>
    <w:tmpl w:val="7474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53543"/>
    <w:multiLevelType w:val="multilevel"/>
    <w:tmpl w:val="28F4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F63329"/>
    <w:multiLevelType w:val="multilevel"/>
    <w:tmpl w:val="B82C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2484010">
    <w:abstractNumId w:val="15"/>
  </w:num>
  <w:num w:numId="2" w16cid:durableId="2057729570">
    <w:abstractNumId w:val="1"/>
  </w:num>
  <w:num w:numId="3" w16cid:durableId="1731491500">
    <w:abstractNumId w:val="13"/>
  </w:num>
  <w:num w:numId="4" w16cid:durableId="1991712663">
    <w:abstractNumId w:val="16"/>
  </w:num>
  <w:num w:numId="5" w16cid:durableId="1792279698">
    <w:abstractNumId w:val="4"/>
  </w:num>
  <w:num w:numId="6" w16cid:durableId="1246376076">
    <w:abstractNumId w:val="9"/>
  </w:num>
  <w:num w:numId="7" w16cid:durableId="642544713">
    <w:abstractNumId w:val="2"/>
  </w:num>
  <w:num w:numId="8" w16cid:durableId="1262488660">
    <w:abstractNumId w:val="22"/>
  </w:num>
  <w:num w:numId="9" w16cid:durableId="734469443">
    <w:abstractNumId w:val="6"/>
  </w:num>
  <w:num w:numId="10" w16cid:durableId="91875479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2105380">
    <w:abstractNumId w:val="7"/>
  </w:num>
  <w:num w:numId="12" w16cid:durableId="879434727">
    <w:abstractNumId w:val="20"/>
  </w:num>
  <w:num w:numId="13" w16cid:durableId="964694829">
    <w:abstractNumId w:val="5"/>
  </w:num>
  <w:num w:numId="14" w16cid:durableId="451093265">
    <w:abstractNumId w:val="14"/>
  </w:num>
  <w:num w:numId="15" w16cid:durableId="2041201744">
    <w:abstractNumId w:val="19"/>
  </w:num>
  <w:num w:numId="16" w16cid:durableId="1837451248">
    <w:abstractNumId w:val="24"/>
  </w:num>
  <w:num w:numId="17" w16cid:durableId="1702629638">
    <w:abstractNumId w:val="18"/>
  </w:num>
  <w:num w:numId="18" w16cid:durableId="955600253">
    <w:abstractNumId w:val="10"/>
  </w:num>
  <w:num w:numId="19" w16cid:durableId="1458059714">
    <w:abstractNumId w:val="23"/>
  </w:num>
  <w:num w:numId="20" w16cid:durableId="1718116687">
    <w:abstractNumId w:val="17"/>
  </w:num>
  <w:num w:numId="21" w16cid:durableId="1374843268">
    <w:abstractNumId w:val="3"/>
  </w:num>
  <w:num w:numId="22" w16cid:durableId="166798357">
    <w:abstractNumId w:val="12"/>
  </w:num>
  <w:num w:numId="23" w16cid:durableId="1385057032">
    <w:abstractNumId w:val="0"/>
  </w:num>
  <w:num w:numId="24" w16cid:durableId="159122882">
    <w:abstractNumId w:val="11"/>
  </w:num>
  <w:num w:numId="25" w16cid:durableId="201551344">
    <w:abstractNumId w:val="12"/>
  </w:num>
  <w:num w:numId="26" w16cid:durableId="18012200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051B"/>
    <w:rsid w:val="000013E9"/>
    <w:rsid w:val="00002AA3"/>
    <w:rsid w:val="00010E6A"/>
    <w:rsid w:val="00015ED6"/>
    <w:rsid w:val="00021AFA"/>
    <w:rsid w:val="00026119"/>
    <w:rsid w:val="00033034"/>
    <w:rsid w:val="000344D4"/>
    <w:rsid w:val="00046DEA"/>
    <w:rsid w:val="00054011"/>
    <w:rsid w:val="0006397E"/>
    <w:rsid w:val="000747B3"/>
    <w:rsid w:val="00075E86"/>
    <w:rsid w:val="00076CCE"/>
    <w:rsid w:val="00080092"/>
    <w:rsid w:val="00083531"/>
    <w:rsid w:val="00086AAD"/>
    <w:rsid w:val="000A0F47"/>
    <w:rsid w:val="000A2DFE"/>
    <w:rsid w:val="000B0316"/>
    <w:rsid w:val="000B4525"/>
    <w:rsid w:val="000C023D"/>
    <w:rsid w:val="000D0AE8"/>
    <w:rsid w:val="000D5E51"/>
    <w:rsid w:val="000E0CA6"/>
    <w:rsid w:val="000E1DAE"/>
    <w:rsid w:val="000E303F"/>
    <w:rsid w:val="000E40C6"/>
    <w:rsid w:val="000E4626"/>
    <w:rsid w:val="000E6E87"/>
    <w:rsid w:val="000F1648"/>
    <w:rsid w:val="000F4800"/>
    <w:rsid w:val="000F66A4"/>
    <w:rsid w:val="000F6E64"/>
    <w:rsid w:val="001035DD"/>
    <w:rsid w:val="00104A3A"/>
    <w:rsid w:val="0010546C"/>
    <w:rsid w:val="001115E6"/>
    <w:rsid w:val="001135E2"/>
    <w:rsid w:val="00113C37"/>
    <w:rsid w:val="0012034F"/>
    <w:rsid w:val="0012074F"/>
    <w:rsid w:val="00120ED9"/>
    <w:rsid w:val="00122EFA"/>
    <w:rsid w:val="00127708"/>
    <w:rsid w:val="00127E62"/>
    <w:rsid w:val="00136A2F"/>
    <w:rsid w:val="00155C05"/>
    <w:rsid w:val="00165062"/>
    <w:rsid w:val="00172DA3"/>
    <w:rsid w:val="001910C5"/>
    <w:rsid w:val="001A1044"/>
    <w:rsid w:val="001A23E0"/>
    <w:rsid w:val="001B2112"/>
    <w:rsid w:val="001C0AC7"/>
    <w:rsid w:val="001C0E69"/>
    <w:rsid w:val="001C3D67"/>
    <w:rsid w:val="001C6E21"/>
    <w:rsid w:val="001D5C8F"/>
    <w:rsid w:val="001E13C0"/>
    <w:rsid w:val="001E437C"/>
    <w:rsid w:val="001E4BD4"/>
    <w:rsid w:val="001E6570"/>
    <w:rsid w:val="001F4662"/>
    <w:rsid w:val="001F5079"/>
    <w:rsid w:val="001F71A7"/>
    <w:rsid w:val="001F7E47"/>
    <w:rsid w:val="0020448B"/>
    <w:rsid w:val="00206AA3"/>
    <w:rsid w:val="002078FA"/>
    <w:rsid w:val="002216D7"/>
    <w:rsid w:val="00222CB9"/>
    <w:rsid w:val="00224F4B"/>
    <w:rsid w:val="0022526F"/>
    <w:rsid w:val="002269D6"/>
    <w:rsid w:val="00232F9D"/>
    <w:rsid w:val="00233BA8"/>
    <w:rsid w:val="00235691"/>
    <w:rsid w:val="00237A22"/>
    <w:rsid w:val="0024157E"/>
    <w:rsid w:val="00243B35"/>
    <w:rsid w:val="00245533"/>
    <w:rsid w:val="00247C83"/>
    <w:rsid w:val="0025292F"/>
    <w:rsid w:val="0026105F"/>
    <w:rsid w:val="002627B4"/>
    <w:rsid w:val="00265BDD"/>
    <w:rsid w:val="00267884"/>
    <w:rsid w:val="00274419"/>
    <w:rsid w:val="00277276"/>
    <w:rsid w:val="00285B7D"/>
    <w:rsid w:val="0028732D"/>
    <w:rsid w:val="00287604"/>
    <w:rsid w:val="00292925"/>
    <w:rsid w:val="0029350A"/>
    <w:rsid w:val="0029621C"/>
    <w:rsid w:val="002A0DF3"/>
    <w:rsid w:val="002A232D"/>
    <w:rsid w:val="002A2661"/>
    <w:rsid w:val="002A518D"/>
    <w:rsid w:val="002A70F9"/>
    <w:rsid w:val="002A75BF"/>
    <w:rsid w:val="002C0293"/>
    <w:rsid w:val="002C4015"/>
    <w:rsid w:val="002C648A"/>
    <w:rsid w:val="002C68E4"/>
    <w:rsid w:val="002D2DF7"/>
    <w:rsid w:val="002D4E83"/>
    <w:rsid w:val="002F0818"/>
    <w:rsid w:val="002F11D9"/>
    <w:rsid w:val="002F4242"/>
    <w:rsid w:val="00324E76"/>
    <w:rsid w:val="00326C88"/>
    <w:rsid w:val="0033294C"/>
    <w:rsid w:val="00341697"/>
    <w:rsid w:val="003421C4"/>
    <w:rsid w:val="00343330"/>
    <w:rsid w:val="0034401C"/>
    <w:rsid w:val="003457B2"/>
    <w:rsid w:val="00346971"/>
    <w:rsid w:val="00353533"/>
    <w:rsid w:val="00356217"/>
    <w:rsid w:val="00357131"/>
    <w:rsid w:val="003624ED"/>
    <w:rsid w:val="00363128"/>
    <w:rsid w:val="00363966"/>
    <w:rsid w:val="003662A3"/>
    <w:rsid w:val="0037555C"/>
    <w:rsid w:val="00382618"/>
    <w:rsid w:val="00382C25"/>
    <w:rsid w:val="00385878"/>
    <w:rsid w:val="00387AA8"/>
    <w:rsid w:val="00395BF1"/>
    <w:rsid w:val="00396888"/>
    <w:rsid w:val="003A12D1"/>
    <w:rsid w:val="003A42F0"/>
    <w:rsid w:val="003A5597"/>
    <w:rsid w:val="003A7A6F"/>
    <w:rsid w:val="003B6722"/>
    <w:rsid w:val="003C2A88"/>
    <w:rsid w:val="003D2697"/>
    <w:rsid w:val="003E6758"/>
    <w:rsid w:val="003F0AFA"/>
    <w:rsid w:val="00406E65"/>
    <w:rsid w:val="0040792D"/>
    <w:rsid w:val="004117AA"/>
    <w:rsid w:val="0041229E"/>
    <w:rsid w:val="00422046"/>
    <w:rsid w:val="00423B80"/>
    <w:rsid w:val="004341F6"/>
    <w:rsid w:val="00435896"/>
    <w:rsid w:val="00436E0B"/>
    <w:rsid w:val="0043731D"/>
    <w:rsid w:val="00442734"/>
    <w:rsid w:val="00446158"/>
    <w:rsid w:val="00447258"/>
    <w:rsid w:val="0045502C"/>
    <w:rsid w:val="00460190"/>
    <w:rsid w:val="00461ABD"/>
    <w:rsid w:val="00475FDF"/>
    <w:rsid w:val="00477B70"/>
    <w:rsid w:val="00481B7E"/>
    <w:rsid w:val="004975C8"/>
    <w:rsid w:val="004A286F"/>
    <w:rsid w:val="004A4199"/>
    <w:rsid w:val="004B3A67"/>
    <w:rsid w:val="004B68AA"/>
    <w:rsid w:val="004C24AA"/>
    <w:rsid w:val="004C7F58"/>
    <w:rsid w:val="004D1278"/>
    <w:rsid w:val="004D1B51"/>
    <w:rsid w:val="004D3DD8"/>
    <w:rsid w:val="004D734E"/>
    <w:rsid w:val="004F0373"/>
    <w:rsid w:val="004F06B1"/>
    <w:rsid w:val="004F0ADD"/>
    <w:rsid w:val="004F343D"/>
    <w:rsid w:val="004F3651"/>
    <w:rsid w:val="004F41C7"/>
    <w:rsid w:val="004F5761"/>
    <w:rsid w:val="00503389"/>
    <w:rsid w:val="0052518F"/>
    <w:rsid w:val="0052629D"/>
    <w:rsid w:val="00526F62"/>
    <w:rsid w:val="005272E2"/>
    <w:rsid w:val="00540BB3"/>
    <w:rsid w:val="005424D5"/>
    <w:rsid w:val="00544746"/>
    <w:rsid w:val="00550DD9"/>
    <w:rsid w:val="00552472"/>
    <w:rsid w:val="00553422"/>
    <w:rsid w:val="005615A1"/>
    <w:rsid w:val="00562B02"/>
    <w:rsid w:val="0056346C"/>
    <w:rsid w:val="005641F7"/>
    <w:rsid w:val="0056473F"/>
    <w:rsid w:val="00565684"/>
    <w:rsid w:val="00565A52"/>
    <w:rsid w:val="005668B0"/>
    <w:rsid w:val="00573D93"/>
    <w:rsid w:val="00575053"/>
    <w:rsid w:val="00575081"/>
    <w:rsid w:val="005758E9"/>
    <w:rsid w:val="00575C7D"/>
    <w:rsid w:val="0057701D"/>
    <w:rsid w:val="00585C5A"/>
    <w:rsid w:val="00587333"/>
    <w:rsid w:val="00593271"/>
    <w:rsid w:val="00595925"/>
    <w:rsid w:val="0059700C"/>
    <w:rsid w:val="005A3ADF"/>
    <w:rsid w:val="005A5D78"/>
    <w:rsid w:val="005B18C0"/>
    <w:rsid w:val="005B1DB4"/>
    <w:rsid w:val="005C05F9"/>
    <w:rsid w:val="005C2DC0"/>
    <w:rsid w:val="005C4FA5"/>
    <w:rsid w:val="005C613F"/>
    <w:rsid w:val="005E2010"/>
    <w:rsid w:val="005F2B19"/>
    <w:rsid w:val="005F46C7"/>
    <w:rsid w:val="005F7AE0"/>
    <w:rsid w:val="005F7CF7"/>
    <w:rsid w:val="00600601"/>
    <w:rsid w:val="0061437E"/>
    <w:rsid w:val="00614A66"/>
    <w:rsid w:val="00620525"/>
    <w:rsid w:val="00621073"/>
    <w:rsid w:val="0062418D"/>
    <w:rsid w:val="00624601"/>
    <w:rsid w:val="00626E3B"/>
    <w:rsid w:val="00631202"/>
    <w:rsid w:val="00642225"/>
    <w:rsid w:val="00655A93"/>
    <w:rsid w:val="00660857"/>
    <w:rsid w:val="00664B62"/>
    <w:rsid w:val="00664C12"/>
    <w:rsid w:val="00671624"/>
    <w:rsid w:val="0067588E"/>
    <w:rsid w:val="006866A5"/>
    <w:rsid w:val="006918B9"/>
    <w:rsid w:val="00691B86"/>
    <w:rsid w:val="00694156"/>
    <w:rsid w:val="006950C8"/>
    <w:rsid w:val="006A2CE1"/>
    <w:rsid w:val="006A36E5"/>
    <w:rsid w:val="006B57B7"/>
    <w:rsid w:val="006B6B00"/>
    <w:rsid w:val="006B7BDB"/>
    <w:rsid w:val="006C2EE1"/>
    <w:rsid w:val="006F2919"/>
    <w:rsid w:val="006F2A51"/>
    <w:rsid w:val="006F42A7"/>
    <w:rsid w:val="006F5E7D"/>
    <w:rsid w:val="0070051A"/>
    <w:rsid w:val="007012A2"/>
    <w:rsid w:val="00702192"/>
    <w:rsid w:val="00706C36"/>
    <w:rsid w:val="007118EE"/>
    <w:rsid w:val="00716D02"/>
    <w:rsid w:val="00726BDA"/>
    <w:rsid w:val="00734A8C"/>
    <w:rsid w:val="00741240"/>
    <w:rsid w:val="00741C6D"/>
    <w:rsid w:val="00743647"/>
    <w:rsid w:val="0074565E"/>
    <w:rsid w:val="007468E1"/>
    <w:rsid w:val="00750978"/>
    <w:rsid w:val="0075690C"/>
    <w:rsid w:val="00756A4E"/>
    <w:rsid w:val="007578E5"/>
    <w:rsid w:val="00761349"/>
    <w:rsid w:val="00762DFF"/>
    <w:rsid w:val="00763B4A"/>
    <w:rsid w:val="007648A1"/>
    <w:rsid w:val="007651A0"/>
    <w:rsid w:val="007664C4"/>
    <w:rsid w:val="00770F4F"/>
    <w:rsid w:val="00774309"/>
    <w:rsid w:val="00775C21"/>
    <w:rsid w:val="00782AD0"/>
    <w:rsid w:val="0079405D"/>
    <w:rsid w:val="007A02E5"/>
    <w:rsid w:val="007A2A60"/>
    <w:rsid w:val="007A5813"/>
    <w:rsid w:val="007A5F43"/>
    <w:rsid w:val="007A6121"/>
    <w:rsid w:val="007A7676"/>
    <w:rsid w:val="007B1E0A"/>
    <w:rsid w:val="007C107C"/>
    <w:rsid w:val="007D0550"/>
    <w:rsid w:val="007D2290"/>
    <w:rsid w:val="007D5C79"/>
    <w:rsid w:val="007D6EF2"/>
    <w:rsid w:val="007E6677"/>
    <w:rsid w:val="00803A6C"/>
    <w:rsid w:val="00822B62"/>
    <w:rsid w:val="0082521A"/>
    <w:rsid w:val="00826FC6"/>
    <w:rsid w:val="00827F4E"/>
    <w:rsid w:val="00833655"/>
    <w:rsid w:val="00844D87"/>
    <w:rsid w:val="008500B4"/>
    <w:rsid w:val="0085074F"/>
    <w:rsid w:val="00861567"/>
    <w:rsid w:val="00861D19"/>
    <w:rsid w:val="00864985"/>
    <w:rsid w:val="00866165"/>
    <w:rsid w:val="0086693A"/>
    <w:rsid w:val="008678DE"/>
    <w:rsid w:val="008717AB"/>
    <w:rsid w:val="00876353"/>
    <w:rsid w:val="00882CB0"/>
    <w:rsid w:val="00886329"/>
    <w:rsid w:val="008878DA"/>
    <w:rsid w:val="00896669"/>
    <w:rsid w:val="008A7E56"/>
    <w:rsid w:val="008B1459"/>
    <w:rsid w:val="008B4E9B"/>
    <w:rsid w:val="008C3697"/>
    <w:rsid w:val="008D01DC"/>
    <w:rsid w:val="008D2623"/>
    <w:rsid w:val="008D7953"/>
    <w:rsid w:val="008E0726"/>
    <w:rsid w:val="008E2C0A"/>
    <w:rsid w:val="008E46E6"/>
    <w:rsid w:val="008E73DA"/>
    <w:rsid w:val="008F00C4"/>
    <w:rsid w:val="008F17F6"/>
    <w:rsid w:val="008F550C"/>
    <w:rsid w:val="008F55F0"/>
    <w:rsid w:val="00902784"/>
    <w:rsid w:val="00905393"/>
    <w:rsid w:val="009066C9"/>
    <w:rsid w:val="00910405"/>
    <w:rsid w:val="009152A5"/>
    <w:rsid w:val="00921F6A"/>
    <w:rsid w:val="0092224C"/>
    <w:rsid w:val="00922C5C"/>
    <w:rsid w:val="009466D3"/>
    <w:rsid w:val="0095224A"/>
    <w:rsid w:val="0095489C"/>
    <w:rsid w:val="009552D4"/>
    <w:rsid w:val="009636D2"/>
    <w:rsid w:val="009658EF"/>
    <w:rsid w:val="00970655"/>
    <w:rsid w:val="0099161F"/>
    <w:rsid w:val="009920E7"/>
    <w:rsid w:val="0099309B"/>
    <w:rsid w:val="009970AD"/>
    <w:rsid w:val="009A0541"/>
    <w:rsid w:val="009A2665"/>
    <w:rsid w:val="009A44EC"/>
    <w:rsid w:val="009B1E0C"/>
    <w:rsid w:val="009B2BDF"/>
    <w:rsid w:val="009B518A"/>
    <w:rsid w:val="009D2D43"/>
    <w:rsid w:val="009E0384"/>
    <w:rsid w:val="009E0C9A"/>
    <w:rsid w:val="009E1284"/>
    <w:rsid w:val="009E16A1"/>
    <w:rsid w:val="009F0D07"/>
    <w:rsid w:val="009F21B3"/>
    <w:rsid w:val="00A06000"/>
    <w:rsid w:val="00A077F7"/>
    <w:rsid w:val="00A24BA2"/>
    <w:rsid w:val="00A24CF9"/>
    <w:rsid w:val="00A36C60"/>
    <w:rsid w:val="00A47001"/>
    <w:rsid w:val="00A52E8F"/>
    <w:rsid w:val="00A53787"/>
    <w:rsid w:val="00A56C3B"/>
    <w:rsid w:val="00A639F1"/>
    <w:rsid w:val="00A64E49"/>
    <w:rsid w:val="00A7058A"/>
    <w:rsid w:val="00A71D18"/>
    <w:rsid w:val="00A73029"/>
    <w:rsid w:val="00A748FC"/>
    <w:rsid w:val="00A7522B"/>
    <w:rsid w:val="00A75544"/>
    <w:rsid w:val="00A774F0"/>
    <w:rsid w:val="00A8119E"/>
    <w:rsid w:val="00A81816"/>
    <w:rsid w:val="00A8586E"/>
    <w:rsid w:val="00A860D9"/>
    <w:rsid w:val="00A93160"/>
    <w:rsid w:val="00A94EA2"/>
    <w:rsid w:val="00A95954"/>
    <w:rsid w:val="00A9600B"/>
    <w:rsid w:val="00A9637B"/>
    <w:rsid w:val="00AA1F28"/>
    <w:rsid w:val="00AA2350"/>
    <w:rsid w:val="00AA5A8E"/>
    <w:rsid w:val="00AA6CE6"/>
    <w:rsid w:val="00AB4460"/>
    <w:rsid w:val="00AB5265"/>
    <w:rsid w:val="00AC3AB9"/>
    <w:rsid w:val="00AC4BEF"/>
    <w:rsid w:val="00AD02EF"/>
    <w:rsid w:val="00AD061B"/>
    <w:rsid w:val="00AD45CF"/>
    <w:rsid w:val="00AE4DC6"/>
    <w:rsid w:val="00AE599E"/>
    <w:rsid w:val="00AF2B81"/>
    <w:rsid w:val="00AF640A"/>
    <w:rsid w:val="00AF641C"/>
    <w:rsid w:val="00AF79C6"/>
    <w:rsid w:val="00B07A96"/>
    <w:rsid w:val="00B1065C"/>
    <w:rsid w:val="00B142BE"/>
    <w:rsid w:val="00B2348A"/>
    <w:rsid w:val="00B44BFB"/>
    <w:rsid w:val="00B60E7D"/>
    <w:rsid w:val="00B62590"/>
    <w:rsid w:val="00B6327B"/>
    <w:rsid w:val="00B65762"/>
    <w:rsid w:val="00B71954"/>
    <w:rsid w:val="00B82983"/>
    <w:rsid w:val="00B82E10"/>
    <w:rsid w:val="00B831F5"/>
    <w:rsid w:val="00B964BD"/>
    <w:rsid w:val="00B966AF"/>
    <w:rsid w:val="00BA138E"/>
    <w:rsid w:val="00BA2EE1"/>
    <w:rsid w:val="00BA6372"/>
    <w:rsid w:val="00BC6E71"/>
    <w:rsid w:val="00BD4EDB"/>
    <w:rsid w:val="00BE15B7"/>
    <w:rsid w:val="00BE4A55"/>
    <w:rsid w:val="00BE5D0B"/>
    <w:rsid w:val="00BF66C8"/>
    <w:rsid w:val="00C0056E"/>
    <w:rsid w:val="00C14342"/>
    <w:rsid w:val="00C21E02"/>
    <w:rsid w:val="00C24BFC"/>
    <w:rsid w:val="00C267EC"/>
    <w:rsid w:val="00C404F8"/>
    <w:rsid w:val="00C4203E"/>
    <w:rsid w:val="00C46F62"/>
    <w:rsid w:val="00C60608"/>
    <w:rsid w:val="00C642FC"/>
    <w:rsid w:val="00C858EB"/>
    <w:rsid w:val="00C861EF"/>
    <w:rsid w:val="00C94268"/>
    <w:rsid w:val="00CA103E"/>
    <w:rsid w:val="00CB2B60"/>
    <w:rsid w:val="00CB384F"/>
    <w:rsid w:val="00CB6E26"/>
    <w:rsid w:val="00CC0169"/>
    <w:rsid w:val="00CC1EA4"/>
    <w:rsid w:val="00CC49C0"/>
    <w:rsid w:val="00CD310B"/>
    <w:rsid w:val="00CD6DA2"/>
    <w:rsid w:val="00CF0BCE"/>
    <w:rsid w:val="00CF43AA"/>
    <w:rsid w:val="00CF542B"/>
    <w:rsid w:val="00CF5634"/>
    <w:rsid w:val="00CF7ED3"/>
    <w:rsid w:val="00D0186A"/>
    <w:rsid w:val="00D06464"/>
    <w:rsid w:val="00D10B29"/>
    <w:rsid w:val="00D127C4"/>
    <w:rsid w:val="00D145C7"/>
    <w:rsid w:val="00D1601A"/>
    <w:rsid w:val="00D21FF6"/>
    <w:rsid w:val="00D2442B"/>
    <w:rsid w:val="00D45C59"/>
    <w:rsid w:val="00D45C74"/>
    <w:rsid w:val="00D63C6E"/>
    <w:rsid w:val="00D671F3"/>
    <w:rsid w:val="00D867C6"/>
    <w:rsid w:val="00D86D06"/>
    <w:rsid w:val="00D87A47"/>
    <w:rsid w:val="00D92A4D"/>
    <w:rsid w:val="00DB4959"/>
    <w:rsid w:val="00DB4DC0"/>
    <w:rsid w:val="00DC41DE"/>
    <w:rsid w:val="00DE2DE9"/>
    <w:rsid w:val="00DE6F76"/>
    <w:rsid w:val="00DE7286"/>
    <w:rsid w:val="00DF0858"/>
    <w:rsid w:val="00DF4981"/>
    <w:rsid w:val="00E11C28"/>
    <w:rsid w:val="00E1477E"/>
    <w:rsid w:val="00E2456C"/>
    <w:rsid w:val="00E26A43"/>
    <w:rsid w:val="00E300AA"/>
    <w:rsid w:val="00E41695"/>
    <w:rsid w:val="00E5181A"/>
    <w:rsid w:val="00E56B6F"/>
    <w:rsid w:val="00E56D56"/>
    <w:rsid w:val="00E71EED"/>
    <w:rsid w:val="00E737A2"/>
    <w:rsid w:val="00E83231"/>
    <w:rsid w:val="00E83CD8"/>
    <w:rsid w:val="00E86EC2"/>
    <w:rsid w:val="00E872B4"/>
    <w:rsid w:val="00E961EF"/>
    <w:rsid w:val="00EA18F4"/>
    <w:rsid w:val="00EA54A1"/>
    <w:rsid w:val="00EA6747"/>
    <w:rsid w:val="00EB20E7"/>
    <w:rsid w:val="00EB38F0"/>
    <w:rsid w:val="00ED6160"/>
    <w:rsid w:val="00ED62DE"/>
    <w:rsid w:val="00ED7886"/>
    <w:rsid w:val="00EE3C45"/>
    <w:rsid w:val="00EE61C2"/>
    <w:rsid w:val="00EF0D4A"/>
    <w:rsid w:val="00EF32D0"/>
    <w:rsid w:val="00EF63EB"/>
    <w:rsid w:val="00EF7D59"/>
    <w:rsid w:val="00F00807"/>
    <w:rsid w:val="00F013FB"/>
    <w:rsid w:val="00F03278"/>
    <w:rsid w:val="00F102B1"/>
    <w:rsid w:val="00F10E2D"/>
    <w:rsid w:val="00F1232D"/>
    <w:rsid w:val="00F15E8D"/>
    <w:rsid w:val="00F16415"/>
    <w:rsid w:val="00F17BE9"/>
    <w:rsid w:val="00F253F5"/>
    <w:rsid w:val="00F264D2"/>
    <w:rsid w:val="00F27D8E"/>
    <w:rsid w:val="00F31350"/>
    <w:rsid w:val="00F341A2"/>
    <w:rsid w:val="00F37E63"/>
    <w:rsid w:val="00F41BD5"/>
    <w:rsid w:val="00F4374E"/>
    <w:rsid w:val="00F45BB5"/>
    <w:rsid w:val="00F466A7"/>
    <w:rsid w:val="00F60EBB"/>
    <w:rsid w:val="00F6309F"/>
    <w:rsid w:val="00F66590"/>
    <w:rsid w:val="00F67EE4"/>
    <w:rsid w:val="00F70D87"/>
    <w:rsid w:val="00F7168E"/>
    <w:rsid w:val="00F71AFC"/>
    <w:rsid w:val="00F72AD4"/>
    <w:rsid w:val="00F73B05"/>
    <w:rsid w:val="00F75C32"/>
    <w:rsid w:val="00F76486"/>
    <w:rsid w:val="00F76D93"/>
    <w:rsid w:val="00F808D0"/>
    <w:rsid w:val="00F8178E"/>
    <w:rsid w:val="00F818AD"/>
    <w:rsid w:val="00F81963"/>
    <w:rsid w:val="00F86065"/>
    <w:rsid w:val="00F90B22"/>
    <w:rsid w:val="00F942AE"/>
    <w:rsid w:val="00F953C0"/>
    <w:rsid w:val="00F962BD"/>
    <w:rsid w:val="00FA1231"/>
    <w:rsid w:val="00FA163A"/>
    <w:rsid w:val="00FA4EE7"/>
    <w:rsid w:val="00FA576D"/>
    <w:rsid w:val="00FB2FF7"/>
    <w:rsid w:val="00FC4563"/>
    <w:rsid w:val="00FD1EBA"/>
    <w:rsid w:val="00FD3772"/>
    <w:rsid w:val="00FE180F"/>
    <w:rsid w:val="00FE6441"/>
    <w:rsid w:val="00FE68AC"/>
    <w:rsid w:val="00FE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370BD3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E9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442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82CB0"/>
  </w:style>
  <w:style w:type="paragraph" w:customStyle="1" w:styleId="ColorfulList-Accent11">
    <w:name w:val="Colorful List - Accent 11"/>
    <w:basedOn w:val="Normal"/>
    <w:uiPriority w:val="34"/>
    <w:qFormat/>
    <w:rsid w:val="00882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3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3A6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nhideWhenUsed/>
    <w:rsid w:val="00D45C59"/>
    <w:rPr>
      <w:rFonts w:ascii="Palatino Linotype" w:eastAsia="Times New Roman" w:hAnsi="Palatino Linotype"/>
      <w:color w:val="000080"/>
      <w:sz w:val="20"/>
      <w:szCs w:val="20"/>
    </w:rPr>
  </w:style>
  <w:style w:type="character" w:customStyle="1" w:styleId="PlainTextChar">
    <w:name w:val="Plain Text Char"/>
    <w:link w:val="PlainText"/>
    <w:rsid w:val="00D45C59"/>
    <w:rPr>
      <w:rFonts w:ascii="Palatino Linotype" w:eastAsia="Times New Roman" w:hAnsi="Palatino Linotype"/>
      <w:color w:val="000080"/>
    </w:rPr>
  </w:style>
  <w:style w:type="paragraph" w:styleId="Header">
    <w:name w:val="header"/>
    <w:basedOn w:val="Normal"/>
    <w:link w:val="Head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8B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8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668B0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636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636D2"/>
    <w:rPr>
      <w:b/>
      <w:bCs/>
    </w:rPr>
  </w:style>
  <w:style w:type="character" w:customStyle="1" w:styleId="Heading1Char">
    <w:name w:val="Heading 1 Char"/>
    <w:link w:val="Heading1"/>
    <w:uiPriority w:val="9"/>
    <w:rsid w:val="00D2442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Revision">
    <w:name w:val="Revision"/>
    <w:hidden/>
    <w:uiPriority w:val="71"/>
    <w:rsid w:val="00D145C7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D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D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3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06280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4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251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597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05743-8DC8-4577-8051-C63439ED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2023-01-18T20:22:00Z</dcterms:created>
  <dcterms:modified xsi:type="dcterms:W3CDTF">2023-01-18T20:22:00Z</dcterms:modified>
</cp:coreProperties>
</file>